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C0D0E44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278BFA09" w14:textId="23CCBD3B" w:rsidR="00D860B2" w:rsidRPr="00D41226" w:rsidRDefault="00D860B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Akýkoľvek projekt odporúčame žiadateľom konzultovať pri jeho príprave s MAS.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1D2D86A1" w:rsidR="00856D01" w:rsidRPr="003062A0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062A0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15851E95" w:rsidR="00856D01" w:rsidRPr="00814AB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0F667A" w14:textId="77777777" w:rsidR="00D860B2" w:rsidRDefault="00D860B2" w:rsidP="00D860B2">
            <w:pPr>
              <w:pStyle w:val="Odsekzoznamu"/>
              <w:spacing w:before="60"/>
              <w:ind w:left="578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oprávnené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považuje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iba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taký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rozsah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prác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ktorý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priamo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súvisí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projektom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napr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zabezpečenie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nezávadného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prostredia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pokiaľ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to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vyžaduje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citlivosť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(aby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nedochádzala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jej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poškodeniu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napr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prachovými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časticami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)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priestorov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kde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priamo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bude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poskytovať</w:t>
            </w:r>
            <w:proofErr w:type="spellEnd"/>
          </w:p>
          <w:p w14:paraId="2EF30343" w14:textId="77777777" w:rsidR="00D860B2" w:rsidRPr="00773273" w:rsidRDefault="00D860B2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5F2BB675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</w:t>
            </w:r>
            <w:r w:rsidR="00D860B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ekonomických činností 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SK NACE, rev. 2</w:t>
            </w:r>
            <w:r w:rsidR="00D860B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380E7F2" w14:textId="77777777" w:rsidR="008C5694" w:rsidRDefault="008C5694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2337ECB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7C141F38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0717E88D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čestné vyhlásenie. Vnútorné vybavenie ubytovacích zariadení je neoprávneným výdavkom.</w:t>
            </w:r>
          </w:p>
          <w:p w14:paraId="2C245D3C" w14:textId="77777777" w:rsidR="00B04EFF" w:rsidRPr="00DE6162" w:rsidRDefault="00B04EFF" w:rsidP="00B04EFF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0A19848B" w14:textId="77777777" w:rsidR="00B04EFF" w:rsidRPr="00DE6162" w:rsidRDefault="00B04EFF" w:rsidP="00B04EF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FFE6F63" w14:textId="77777777" w:rsidR="00B04EFF" w:rsidRPr="00DE6162" w:rsidRDefault="00B04EFF" w:rsidP="00B04EF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591F9858" w14:textId="77777777" w:rsidR="00B04EFF" w:rsidRDefault="00B04EFF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A5B0AC" w14:textId="4E064676" w:rsidR="00DB2968" w:rsidRPr="00773273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5044B8EE" w14:textId="77777777" w:rsidR="002A6B16" w:rsidRPr="00F823FC" w:rsidRDefault="002A6B16" w:rsidP="002A6B16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0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ins w:id="1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  <w:lang w:val="sk-SK"/>
                </w:rPr>
                <w:t>Nákup automobilov je oprávnený v prípade, ak:</w:t>
              </w:r>
            </w:ins>
          </w:p>
          <w:p w14:paraId="777756C1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lastRenderedPageBreak/>
                <w:t>je priamo naviazaný na ciele projektu a jeho používanie je priamym predmetom činnosti projektu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38481CAE" w14:textId="77777777" w:rsidR="002A6B16" w:rsidRPr="00746AD8" w:rsidRDefault="002A6B16" w:rsidP="002A6B16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5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nepriamo naviazaný na ciele projektu, t j. nie je hlavným, ale je podporným nástrojom predmetu činnosti projektu</w:t>
              </w:r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pričom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 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musia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byť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kumulatívne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splnené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nasledovné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podmienky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:</w:t>
              </w:r>
            </w:ins>
          </w:p>
          <w:p w14:paraId="41810EB6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7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aj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výdavky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previazané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nástrojmi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služieb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</w:ins>
          </w:p>
          <w:p w14:paraId="0F1E2B3F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9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podporuje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produkt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 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vzťahu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k 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) a/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v 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cielenej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kvalite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                     </w:t>
              </w:r>
            </w:ins>
          </w:p>
          <w:p w14:paraId="136DBC2C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11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špeciálne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prispôsobený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ide o 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ma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priestor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prevoz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potrebných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nástrojov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73D8A4DF" w14:textId="77777777" w:rsidR="002A6B16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5939E463" w14:textId="77777777" w:rsidR="002A6B16" w:rsidRPr="00F823FC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ins w:id="14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Oprávnené typy vozidiel:  úžitkové vozidlá</w:t>
              </w:r>
              <w:r w:rsidRPr="00F823FC">
                <w:rPr>
                  <w:rStyle w:val="Odkaznapoznmkupodiarou"/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footnoteReference w:id="3"/>
              </w:r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1CFBA107" w14:textId="77777777" w:rsidR="002A6B16" w:rsidRPr="00746AD8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18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 xml:space="preserve">najmä na prepravu tovaru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alebo cestujúcich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>na komerčné účely</w:t>
              </w:r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napr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.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doprava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vlastné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potreby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podnikateľské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.</w:t>
              </w:r>
            </w:ins>
          </w:p>
          <w:p w14:paraId="7C5D5511" w14:textId="77777777" w:rsidR="002A6B16" w:rsidRPr="00F823FC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0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Za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oprávnené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automobily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sa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považujú najmä nasledovné úžitkové vozidlá:</w:t>
              </w:r>
            </w:ins>
          </w:p>
          <w:p w14:paraId="239570FA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2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371BEDC7" w14:textId="77777777" w:rsidR="002A6B16" w:rsidRPr="00746AD8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4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 konštruované najmä na pre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pravu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tovarov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a/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nákladu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s 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do 3,5 tony; </w:t>
              </w:r>
            </w:ins>
          </w:p>
          <w:p w14:paraId="457DC5A8" w14:textId="77777777" w:rsidR="002A6B16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5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6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navrhnuté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konštruované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najmä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presahujúcou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3,5 tony;</w:t>
              </w:r>
            </w:ins>
          </w:p>
          <w:p w14:paraId="05149A1F" w14:textId="77777777" w:rsidR="002A6B16" w:rsidRPr="00F823FC" w:rsidRDefault="002A6B16" w:rsidP="002A6B16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7" w:author="Autor"/>
                <w:rFonts w:asciiTheme="minorHAnsi" w:hAnsiTheme="minorHAnsi" w:cstheme="minorHAnsi"/>
                <w:bCs/>
                <w:sz w:val="20"/>
                <w:lang w:val="sk-SK"/>
              </w:rPr>
            </w:pPr>
            <w:ins w:id="28" w:author="Autor">
              <w:r w:rsidRPr="00F823FC">
                <w:rPr>
                  <w:rFonts w:asciiTheme="minorHAnsi" w:hAnsiTheme="minorHAnsi" w:cstheme="minorHAnsi"/>
                  <w:bCs/>
                  <w:sz w:val="20"/>
                  <w:lang w:val="sk-SK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026953CF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0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1DC0D6B0" w14:textId="77777777" w:rsidR="002A6B16" w:rsidRPr="00F823FC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1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2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highlight w:val="yellow"/>
                  <w:lang w:val="sk-SK"/>
                </w:rPr>
                <w:lastRenderedPageBreak/>
                <w:t xml:space="preserve">  </w:t>
              </w:r>
            </w:ins>
          </w:p>
          <w:p w14:paraId="09F8D10B" w14:textId="77777777" w:rsidR="002A6B16" w:rsidRPr="00F823FC" w:rsidRDefault="002A6B16" w:rsidP="002A6B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3" w:author="Autor"/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ins w:id="34" w:author="Autor">
              <w:r w:rsidRPr="00F823FC">
                <w:rPr>
                  <w:rFonts w:asciiTheme="minorHAnsi" w:hAnsiTheme="minorHAnsi" w:cstheme="minorHAnsi"/>
                  <w:b/>
                  <w:sz w:val="20"/>
                  <w:lang w:val="sk-SK"/>
                </w:rPr>
                <w:t xml:space="preserve">  </w:t>
              </w:r>
              <w:r w:rsidRPr="00F823FC">
                <w:rPr>
                  <w:rFonts w:asciiTheme="minorHAnsi" w:hAnsiTheme="minorHAnsi" w:cstheme="minorHAnsi"/>
                  <w:b/>
                  <w:bCs/>
                  <w:sz w:val="20"/>
                  <w:u w:val="single"/>
                  <w:lang w:val="sk-SK"/>
                </w:rPr>
                <w:t>Nákup iných dopravných prostriedkov  je oprávnený  v prípade, ak ide o:</w:t>
              </w:r>
            </w:ins>
          </w:p>
          <w:p w14:paraId="297858D5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5" w:author="Autor"/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ins w:id="36" w:author="Autor"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dopravné prostriedky, ktoré majú </w:t>
              </w:r>
              <w:r w:rsidRPr="00F823FC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lang w:val="sk-SK"/>
                </w:rPr>
                <w:t>špeciálny účel</w:t>
              </w:r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 (napr. odťahové vozidlo, atď.)</w:t>
              </w:r>
            </w:ins>
          </w:p>
          <w:p w14:paraId="08F4A1F3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7" w:author="Autor"/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38" w:author="Autor"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nákladné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určené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na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materiálu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alebo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tovaru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žiadateľa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n</w:t>
              </w:r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ákup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vozidiel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cestnej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nákladnej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dopravy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žiadateľov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ktorí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pôsobia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v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oblasti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cestnej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nákladnej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dopravy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 je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oprávnený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0821AE3F" w14:textId="43133CD9" w:rsidR="00D41226" w:rsidDel="002A6B16" w:rsidRDefault="00D41226" w:rsidP="00F64483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9" w:author="Autor"/>
                <w:rFonts w:asciiTheme="minorHAnsi" w:hAnsiTheme="minorHAnsi" w:cstheme="minorHAnsi"/>
                <w:color w:val="auto"/>
                <w:sz w:val="19"/>
                <w:szCs w:val="19"/>
              </w:rPr>
            </w:pPr>
            <w:del w:id="40" w:author="Autor">
              <w:r w:rsidRPr="00F64483" w:rsidDel="002A6B16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>Nákup vozidiel cestnej nákladnej dopravy nie je oprávnený</w:delText>
              </w:r>
              <w:r w:rsidDel="002A6B16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 xml:space="preserve">. </w:delText>
              </w:r>
              <w:r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Uvedené sa týka výlučne žiadateľov, ktorí pôsobia v oblasti cestenej nákladnej dopravy. Nákup nákladného vozidla na prepravu materiálu, alebo tovaru pre účely žiadateľa, teda nie za úplatu pre tretie subjekty je oprávnený.</w:delText>
              </w:r>
            </w:del>
          </w:p>
          <w:p w14:paraId="0F26599E" w14:textId="01D9B9EC" w:rsidR="00B04EFF" w:rsidRPr="00DE6162" w:rsidDel="002A6B16" w:rsidRDefault="00B04EFF" w:rsidP="00B04EFF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del w:id="42" w:author="Autor">
              <w:r w:rsidRPr="00DE6162"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 xml:space="preserve">Oprávnený je iba nákup takých dopravných prostriedkov, ktoré majú </w:delText>
              </w:r>
              <w:r w:rsidRPr="00DE6162" w:rsidDel="002A6B16">
                <w:rPr>
                  <w:rFonts w:asciiTheme="minorHAnsi" w:hAnsiTheme="minorHAnsi" w:cstheme="minorHAnsi"/>
                  <w:b/>
                  <w:color w:val="auto"/>
                  <w:sz w:val="19"/>
                  <w:szCs w:val="19"/>
                  <w:lang w:val="sk-SK"/>
                </w:rPr>
                <w:delText>špeciálny účel</w:delText>
              </w:r>
              <w:r w:rsidRPr="00DE6162"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 xml:space="preserve"> (napr. dopravné a stavebné mechanizmy ako pásové rýpadlo, buldozer, odťahové vozidlo, atď.)  </w:delText>
              </w:r>
            </w:del>
          </w:p>
          <w:p w14:paraId="4D48B4C0" w14:textId="18BE49CF" w:rsidR="00B04EFF" w:rsidRPr="00DE6162" w:rsidDel="002A6B16" w:rsidRDefault="00B04EFF" w:rsidP="00B04EFF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3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94B05FC" w14:textId="01024CB0" w:rsidR="00B04EFF" w:rsidRPr="00DE6162" w:rsidDel="002A6B16" w:rsidRDefault="00B04EFF" w:rsidP="00B04EFF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4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del w:id="45" w:author="Autor">
              <w:r w:rsidRPr="00DE6162"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>Nákup automobilu za účelom premiestňovania zamestnancov na poskytovanie služieb a za účelom premiestňovania tovaru alebo prístrojov nie je oprávneným výdavkom.</w:delText>
              </w:r>
            </w:del>
          </w:p>
          <w:p w14:paraId="68189FA5" w14:textId="0D0B5DFF" w:rsidR="00B04EFF" w:rsidRPr="00D41226" w:rsidRDefault="00B04EFF" w:rsidP="00F64483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bookmarkStart w:id="46" w:name="_GoBack"/>
            <w:bookmarkEnd w:id="46"/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347FDC25" w14:textId="2ED02B5E" w:rsidR="00856D01" w:rsidRPr="00532E12" w:rsidRDefault="00856D01" w:rsidP="00532E12">
      <w:pPr>
        <w:rPr>
          <w:rFonts w:asciiTheme="minorHAnsi" w:hAnsiTheme="minorHAnsi" w:cstheme="minorHAnsi"/>
        </w:rPr>
      </w:pPr>
    </w:p>
    <w:sectPr w:rsidR="00856D01" w:rsidRPr="00532E12" w:rsidSect="00114544">
      <w:headerReference w:type="first" r:id="rId14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C8E6F" w14:textId="77777777" w:rsidR="007F3842" w:rsidRDefault="007F3842" w:rsidP="007900C1">
      <w:r>
        <w:separator/>
      </w:r>
    </w:p>
  </w:endnote>
  <w:endnote w:type="continuationSeparator" w:id="0">
    <w:p w14:paraId="27584777" w14:textId="77777777" w:rsidR="007F3842" w:rsidRDefault="007F3842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ED9D" w14:textId="77777777" w:rsidR="009356D2" w:rsidRDefault="009356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134A6" w14:textId="77777777" w:rsidR="009356D2" w:rsidRDefault="009356D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BC417" w14:textId="77777777" w:rsidR="009356D2" w:rsidRDefault="009356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3A630" w14:textId="77777777" w:rsidR="007F3842" w:rsidRDefault="007F3842" w:rsidP="007900C1">
      <w:r>
        <w:separator/>
      </w:r>
    </w:p>
  </w:footnote>
  <w:footnote w:type="continuationSeparator" w:id="0">
    <w:p w14:paraId="1BB879B6" w14:textId="77777777" w:rsidR="007F3842" w:rsidRDefault="007F3842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B03A164" w14:textId="21C59044" w:rsidR="00D860B2" w:rsidRDefault="00D860B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2BF58E17" w14:textId="77777777" w:rsidR="002A6B16" w:rsidRDefault="002A6B16" w:rsidP="002A6B16">
      <w:pPr>
        <w:pStyle w:val="Textpoznmkypodiarou"/>
        <w:rPr>
          <w:ins w:id="15" w:author="Autor"/>
        </w:rPr>
      </w:pPr>
      <w:ins w:id="16" w:author="Autor">
        <w:r>
          <w:rPr>
            <w:rStyle w:val="Odkaznapoznmkupodiarou"/>
          </w:rPr>
          <w:footnoteRef/>
        </w:r>
        <w:r>
          <w:t xml:space="preserve"> </w:t>
        </w:r>
        <w:r>
          <w:t xml:space="preserve">Automobily patriace do kategórie vozidiel M1, bližšie identifikované v rámci prílohy č. 1 Nariadenia </w:t>
        </w:r>
        <w:r w:rsidRPr="002A2A2D">
          <w:t>Európskeho parlamentu a Rady (EÚ) 2018/858 z</w:t>
        </w:r>
        <w:r>
          <w:t>o dňa</w:t>
        </w:r>
        <w:r w:rsidRPr="002A2A2D">
          <w:t xml:space="preserve"> 30.</w:t>
        </w:r>
        <w:r>
          <w:t>05.</w:t>
        </w:r>
        <w:r w:rsidRPr="00213B94">
          <w:t>2018 (</w:t>
        </w:r>
        <w:r w:rsidRPr="00E66969"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F6A0" w14:textId="77777777" w:rsidR="009356D2" w:rsidRDefault="009356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3F53B" w14:textId="77777777" w:rsidR="009356D2" w:rsidRDefault="009356D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04D8E7F1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r w:rsidR="009356D2">
      <w:t>rozsahu oprávnených aktivít</w:t>
    </w:r>
    <w:r w:rsidRPr="001B5DCB">
      <w:t xml:space="preserve"> a oprávnených výdavkov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6B877869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8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31725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416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A6B16"/>
    <w:rsid w:val="002B76C5"/>
    <w:rsid w:val="002D45AB"/>
    <w:rsid w:val="002F25E6"/>
    <w:rsid w:val="00301FE1"/>
    <w:rsid w:val="003062A0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32E12"/>
    <w:rsid w:val="00545CDC"/>
    <w:rsid w:val="00594836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E775F"/>
    <w:rsid w:val="007F0433"/>
    <w:rsid w:val="007F3842"/>
    <w:rsid w:val="00814AB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694"/>
    <w:rsid w:val="008C5CA8"/>
    <w:rsid w:val="008D4E99"/>
    <w:rsid w:val="008F6D92"/>
    <w:rsid w:val="00910377"/>
    <w:rsid w:val="009248E7"/>
    <w:rsid w:val="00924CB1"/>
    <w:rsid w:val="009356D2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04EFF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860B2"/>
    <w:rsid w:val="00D91118"/>
    <w:rsid w:val="00DA2CDD"/>
    <w:rsid w:val="00DA2EC4"/>
    <w:rsid w:val="00DB2968"/>
    <w:rsid w:val="00DD6BA2"/>
    <w:rsid w:val="00E10467"/>
    <w:rsid w:val="00E20668"/>
    <w:rsid w:val="00E25773"/>
    <w:rsid w:val="00E524DF"/>
    <w:rsid w:val="00E54884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860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8B3D7-45D7-406E-A5B2-9E1DF557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2022-12-29T09:37:00Z</dcterms:created>
  <dcterms:modified xsi:type="dcterms:W3CDTF">2022-12-29T09:37:00Z</dcterms:modified>
</cp:coreProperties>
</file>